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52" w:rsidRPr="008A0052" w:rsidRDefault="008A0052" w:rsidP="008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8F3FEB" w:rsidRDefault="008A0052" w:rsidP="008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="00C27B9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8F3FEB" w:rsidRPr="008F3FEB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</w:t>
      </w:r>
      <w:r w:rsidR="003D43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del w:id="0" w:author="Маркова Анна Александровна" w:date="2023-06-13T10:08:00Z">
        <w:r w:rsidR="008F3FEB" w:rsidRPr="008F3FEB" w:rsidDel="003D432F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delText xml:space="preserve"> </w:delText>
        </w:r>
      </w:del>
      <w:ins w:id="1" w:author="Маркова Анна Александровна" w:date="2023-06-13T10:08:00Z">
        <w:r w:rsidR="003D432F" w:rsidRPr="008F3FEB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изменени</w:t>
        </w:r>
        <w:r w:rsidR="003D432F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я</w:t>
        </w:r>
        <w:r w:rsidR="003D432F" w:rsidRPr="008F3FEB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 xml:space="preserve"> </w:t>
        </w:r>
      </w:ins>
      <w:r w:rsidR="008F3FEB" w:rsidRPr="008F3F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="00C27B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статью 6 </w:t>
      </w:r>
      <w:r w:rsidR="00C27B91" w:rsidRPr="008F3FEB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</w:t>
      </w:r>
      <w:r w:rsidR="00C27B91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C27B91" w:rsidRPr="008F3F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F3FEB" w:rsidRPr="008F3F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Новосибирской области «О дорожной деятельности в отношении автомобильных дорог регионального или межмуниципального значения» </w:t>
      </w:r>
    </w:p>
    <w:p w:rsidR="003D432F" w:rsidRPr="008A0052" w:rsidRDefault="003D432F" w:rsidP="008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0052" w:rsidRPr="008A0052" w:rsidRDefault="008A0052" w:rsidP="008A00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</w:t>
      </w:r>
      <w:r w:rsidRPr="008A0052">
        <w:rPr>
          <w:rFonts w:ascii="Calibri" w:eastAsia="Times New Roman" w:hAnsi="Calibri" w:cs="Calibri"/>
        </w:rPr>
        <w:t xml:space="preserve"> </w:t>
      </w:r>
      <w:r w:rsidR="008F3FEB" w:rsidRPr="00630C6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F3FEB" w:rsidRPr="008F3FEB">
        <w:rPr>
          <w:rFonts w:ascii="Times New Roman" w:eastAsia="Times New Roman" w:hAnsi="Times New Roman" w:cs="Times New Roman"/>
          <w:sz w:val="28"/>
          <w:szCs w:val="28"/>
        </w:rPr>
        <w:t>О внесении изменени</w:t>
      </w:r>
      <w:r w:rsidR="003D432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F3FEB" w:rsidRPr="008F3FE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27B91">
        <w:rPr>
          <w:rFonts w:ascii="Times New Roman" w:eastAsia="Times New Roman" w:hAnsi="Times New Roman" w:cs="Times New Roman"/>
          <w:sz w:val="28"/>
          <w:szCs w:val="28"/>
        </w:rPr>
        <w:t xml:space="preserve">статью 6 </w:t>
      </w:r>
      <w:r w:rsidR="00C27B91" w:rsidRPr="008F3FEB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C27B9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27B91" w:rsidRPr="008F3F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3FEB" w:rsidRPr="008F3FEB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«О дорожной деятельности в отношении автомобильных дорог регионального или межмуниципального значения» </w:t>
      </w:r>
      <w:bookmarkStart w:id="2" w:name="_GoBack"/>
      <w:bookmarkEnd w:id="2"/>
      <w:r w:rsidRPr="008A0052">
        <w:rPr>
          <w:rFonts w:ascii="Times New Roman" w:eastAsia="Times New Roman" w:hAnsi="Times New Roman" w:cs="Times New Roman"/>
          <w:sz w:val="28"/>
          <w:szCs w:val="28"/>
        </w:rPr>
        <w:t>не потребует признания утратившими силу, приостановления, изменения или принятия законов Новосибирской области.</w:t>
      </w:r>
    </w:p>
    <w:p w:rsidR="002748F1" w:rsidRDefault="002748F1" w:rsidP="00557031">
      <w:pPr>
        <w:spacing w:after="0" w:line="240" w:lineRule="auto"/>
      </w:pPr>
    </w:p>
    <w:sectPr w:rsidR="002748F1" w:rsidSect="008A005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ркова Анна Александровна">
    <w15:presenceInfo w15:providerId="AD" w15:userId="S-1-5-21-1977345747-2139734318-808172022-2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52"/>
    <w:rsid w:val="002748F1"/>
    <w:rsid w:val="003D432F"/>
    <w:rsid w:val="00557031"/>
    <w:rsid w:val="00630C67"/>
    <w:rsid w:val="006B5D72"/>
    <w:rsid w:val="008A0052"/>
    <w:rsid w:val="008F3FEB"/>
    <w:rsid w:val="00C27B91"/>
    <w:rsid w:val="00DA29A2"/>
    <w:rsid w:val="00ED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B5BDA"/>
  <w15:chartTrackingRefBased/>
  <w15:docId w15:val="{144CD3C5-6CF1-41E1-A87D-CCDD986A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5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F3FE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3FE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3FE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3FE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3F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Маркова Анна Александровна</cp:lastModifiedBy>
  <cp:revision>3</cp:revision>
  <cp:lastPrinted>2021-10-15T07:57:00Z</cp:lastPrinted>
  <dcterms:created xsi:type="dcterms:W3CDTF">2022-09-14T04:00:00Z</dcterms:created>
  <dcterms:modified xsi:type="dcterms:W3CDTF">2023-06-13T03:08:00Z</dcterms:modified>
</cp:coreProperties>
</file>